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52D2F" w:rsidRDefault="00052D2F">
      <w:pPr>
        <w:spacing w:after="0" w:line="240" w:lineRule="auto"/>
        <w:jc w:val="center"/>
      </w:pPr>
    </w:p>
    <w:p w:rsidR="00052D2F" w:rsidRDefault="00052D2F">
      <w:pPr>
        <w:spacing w:after="0" w:line="240" w:lineRule="auto"/>
        <w:jc w:val="center"/>
      </w:pPr>
    </w:p>
    <w:p w:rsidR="00052D2F" w:rsidRDefault="00052D2F">
      <w:pPr>
        <w:spacing w:after="0" w:line="240" w:lineRule="auto"/>
        <w:jc w:val="center"/>
      </w:pPr>
    </w:p>
    <w:p w:rsidR="00052D2F" w:rsidRDefault="00052D2F">
      <w:pPr>
        <w:spacing w:after="0" w:line="240" w:lineRule="auto"/>
        <w:jc w:val="center"/>
      </w:pPr>
    </w:p>
    <w:p w:rsidR="00052D2F" w:rsidRDefault="00052D2F">
      <w:pPr>
        <w:spacing w:after="0" w:line="240" w:lineRule="auto"/>
        <w:jc w:val="center"/>
      </w:pPr>
    </w:p>
    <w:p w:rsidR="00052D2F" w:rsidRDefault="00052D2F">
      <w:pPr>
        <w:spacing w:after="0" w:line="240" w:lineRule="auto"/>
        <w:jc w:val="center"/>
      </w:pPr>
    </w:p>
    <w:p w:rsidR="00052D2F" w:rsidRDefault="00427F15">
      <w:pPr>
        <w:spacing w:after="0" w:line="240" w:lineRule="auto"/>
        <w:jc w:val="center"/>
      </w:pPr>
      <w:r>
        <w:rPr>
          <w:rFonts w:ascii="Arial" w:eastAsia="Arial" w:hAnsi="Arial" w:cs="Arial"/>
          <w:b/>
          <w:sz w:val="36"/>
          <w:szCs w:val="36"/>
        </w:rPr>
        <w:t>MCCF EDI TAS US179</w:t>
      </w:r>
    </w:p>
    <w:p w:rsidR="00052D2F" w:rsidRDefault="00427F15">
      <w:pPr>
        <w:spacing w:before="120" w:after="120" w:line="240" w:lineRule="auto"/>
        <w:jc w:val="center"/>
      </w:pPr>
      <w:r>
        <w:rPr>
          <w:rFonts w:ascii="Arial" w:eastAsia="Arial" w:hAnsi="Arial" w:cs="Arial"/>
          <w:b/>
          <w:sz w:val="36"/>
          <w:szCs w:val="36"/>
        </w:rPr>
        <w:t>System Design Document</w:t>
      </w:r>
    </w:p>
    <w:p w:rsidR="00052D2F" w:rsidRDefault="00052D2F">
      <w:pPr>
        <w:pStyle w:val="Title"/>
      </w:pPr>
    </w:p>
    <w:p w:rsidR="00052D2F" w:rsidRDefault="00052D2F">
      <w:pPr>
        <w:spacing w:before="120" w:after="120" w:line="240" w:lineRule="auto"/>
        <w:jc w:val="center"/>
      </w:pPr>
    </w:p>
    <w:p w:rsidR="00052D2F" w:rsidRDefault="00052D2F">
      <w:pPr>
        <w:pStyle w:val="Title"/>
      </w:pPr>
    </w:p>
    <w:p w:rsidR="00052D2F" w:rsidRDefault="00427F15">
      <w:pPr>
        <w:keepLines/>
        <w:spacing w:before="60" w:after="120"/>
        <w:jc w:val="center"/>
      </w:pPr>
      <w:r>
        <w:rPr>
          <w:noProof/>
        </w:rPr>
        <w:drawing>
          <wp:inline distT="0" distB="0" distL="0" distR="0">
            <wp:extent cx="2171700" cy="2171700"/>
            <wp:effectExtent l="0" t="0" r="0" b="0"/>
            <wp:docPr id="1" name="image01.jpg" descr="Department of Veterans Affairs official seal"/>
            <wp:cNvGraphicFramePr/>
            <a:graphic xmlns:a="http://schemas.openxmlformats.org/drawingml/2006/main">
              <a:graphicData uri="http://schemas.openxmlformats.org/drawingml/2006/picture">
                <pic:pic xmlns:pic="http://schemas.openxmlformats.org/drawingml/2006/picture">
                  <pic:nvPicPr>
                    <pic:cNvPr id="0" name="image01.jpg" descr="Department of Veterans Affairs official seal"/>
                    <pic:cNvPicPr preferRelativeResize="0"/>
                  </pic:nvPicPr>
                  <pic:blipFill>
                    <a:blip r:embed="rId7"/>
                    <a:srcRect/>
                    <a:stretch>
                      <a:fillRect/>
                    </a:stretch>
                  </pic:blipFill>
                  <pic:spPr>
                    <a:xfrm>
                      <a:off x="0" y="0"/>
                      <a:ext cx="2171700" cy="2171700"/>
                    </a:xfrm>
                    <a:prstGeom prst="rect">
                      <a:avLst/>
                    </a:prstGeom>
                    <a:ln/>
                  </pic:spPr>
                </pic:pic>
              </a:graphicData>
            </a:graphic>
          </wp:inline>
        </w:drawing>
      </w:r>
    </w:p>
    <w:p w:rsidR="00052D2F" w:rsidRDefault="00052D2F">
      <w:pPr>
        <w:pStyle w:val="Title"/>
      </w:pPr>
    </w:p>
    <w:p w:rsidR="00052D2F" w:rsidRDefault="00427F15">
      <w:pPr>
        <w:pStyle w:val="Title"/>
      </w:pPr>
      <w:r>
        <w:rPr>
          <w:sz w:val="28"/>
          <w:szCs w:val="28"/>
        </w:rPr>
        <w:t>Department of Veterans Affairs</w:t>
      </w:r>
    </w:p>
    <w:p w:rsidR="00052D2F" w:rsidRDefault="00427F15">
      <w:pPr>
        <w:spacing w:before="120" w:after="120" w:line="240" w:lineRule="auto"/>
        <w:jc w:val="center"/>
      </w:pPr>
      <w:r>
        <w:rPr>
          <w:rFonts w:ascii="Arial" w:eastAsia="Arial" w:hAnsi="Arial" w:cs="Arial"/>
          <w:b/>
          <w:sz w:val="28"/>
          <w:szCs w:val="28"/>
        </w:rPr>
        <w:t>December 2016</w:t>
      </w:r>
    </w:p>
    <w:p w:rsidR="00052D2F" w:rsidRDefault="00427F15">
      <w:pPr>
        <w:spacing w:before="120" w:after="120" w:line="240" w:lineRule="auto"/>
        <w:jc w:val="center"/>
        <w:sectPr w:rsidR="00052D2F">
          <w:headerReference w:type="default" r:id="rId8"/>
          <w:footerReference w:type="default" r:id="rId9"/>
          <w:pgSz w:w="12240" w:h="15840"/>
          <w:pgMar w:top="1440" w:right="1440" w:bottom="1440" w:left="1440" w:header="720" w:footer="720" w:gutter="0"/>
          <w:pgNumType w:start="1"/>
          <w:cols w:space="720"/>
        </w:sectPr>
      </w:pPr>
      <w:r>
        <w:rPr>
          <w:rFonts w:ascii="Arial" w:eastAsia="Arial" w:hAnsi="Arial" w:cs="Arial"/>
          <w:b/>
          <w:sz w:val="28"/>
          <w:szCs w:val="28"/>
        </w:rPr>
        <w:t xml:space="preserve">Version </w:t>
      </w:r>
      <w:r w:rsidRPr="000676BC">
        <w:rPr>
          <w:rFonts w:ascii="Arial" w:eastAsia="Arial" w:hAnsi="Arial" w:cs="Arial"/>
          <w:b/>
          <w:sz w:val="28"/>
          <w:szCs w:val="28"/>
        </w:rPr>
        <w:t>1.0</w:t>
      </w:r>
    </w:p>
    <w:p w:rsidR="00052D2F" w:rsidRDefault="00052D2F" w:rsidP="000676BC">
      <w:pPr>
        <w:sectPr w:rsidR="00052D2F">
          <w:type w:val="continuous"/>
          <w:pgSz w:w="12240" w:h="15840"/>
          <w:pgMar w:top="1440" w:right="1440" w:bottom="1440" w:left="1440" w:header="720" w:footer="720" w:gutter="0"/>
          <w:cols w:space="720"/>
        </w:sectPr>
      </w:pPr>
    </w:p>
    <w:p w:rsidR="000676BC" w:rsidRDefault="000676BC">
      <w:pPr>
        <w:spacing w:before="120" w:after="120" w:line="240" w:lineRule="auto"/>
        <w:rPr>
          <w:b/>
          <w:sz w:val="24"/>
          <w:szCs w:val="24"/>
        </w:rPr>
        <w:sectPr w:rsidR="000676BC">
          <w:type w:val="continuous"/>
          <w:pgSz w:w="12240" w:h="15840"/>
          <w:pgMar w:top="1440" w:right="1440" w:bottom="1440" w:left="1440" w:header="720" w:footer="720" w:gutter="0"/>
          <w:cols w:space="720"/>
        </w:sectPr>
      </w:pPr>
    </w:p>
    <w:p w:rsidR="00052D2F" w:rsidRDefault="00427F15">
      <w:pPr>
        <w:spacing w:before="120" w:after="120" w:line="240" w:lineRule="auto"/>
      </w:pPr>
      <w:r>
        <w:rPr>
          <w:b/>
          <w:sz w:val="24"/>
          <w:szCs w:val="24"/>
        </w:rPr>
        <w:lastRenderedPageBreak/>
        <w:t>User Story Number:</w:t>
      </w:r>
      <w:r>
        <w:rPr>
          <w:sz w:val="24"/>
          <w:szCs w:val="24"/>
        </w:rPr>
        <w:t xml:space="preserve"> </w:t>
      </w:r>
      <w:r>
        <w:rPr>
          <w:rFonts w:ascii="Times New Roman" w:eastAsia="Times New Roman" w:hAnsi="Times New Roman" w:cs="Times New Roman"/>
          <w:sz w:val="24"/>
          <w:szCs w:val="24"/>
        </w:rPr>
        <w:t>USRX-167F</w:t>
      </w:r>
    </w:p>
    <w:p w:rsidR="00052D2F" w:rsidRDefault="00427F15">
      <w:pPr>
        <w:spacing w:before="120" w:after="120" w:line="240" w:lineRule="auto"/>
      </w:pPr>
      <w:r>
        <w:rPr>
          <w:b/>
          <w:sz w:val="24"/>
          <w:szCs w:val="24"/>
        </w:rPr>
        <w:t>User Story Name:</w:t>
      </w:r>
      <w:r>
        <w:rPr>
          <w:sz w:val="24"/>
          <w:szCs w:val="24"/>
        </w:rPr>
        <w:t xml:space="preserve"> </w:t>
      </w:r>
      <w:r>
        <w:rPr>
          <w:rFonts w:ascii="Times New Roman" w:eastAsia="Times New Roman" w:hAnsi="Times New Roman" w:cs="Times New Roman"/>
          <w:sz w:val="24"/>
          <w:szCs w:val="24"/>
        </w:rPr>
        <w:t>NCPDP Field Definition - Provider Name</w:t>
      </w:r>
    </w:p>
    <w:p w:rsidR="00052D2F" w:rsidRDefault="00427F15">
      <w:pPr>
        <w:spacing w:before="120" w:after="120" w:line="240" w:lineRule="auto"/>
      </w:pPr>
      <w:r>
        <w:rPr>
          <w:b/>
          <w:sz w:val="24"/>
          <w:szCs w:val="24"/>
        </w:rPr>
        <w:t xml:space="preserve">Product Backlog ID: </w:t>
      </w:r>
      <w:r>
        <w:rPr>
          <w:rFonts w:ascii="Times New Roman" w:eastAsia="Times New Roman" w:hAnsi="Times New Roman" w:cs="Times New Roman"/>
          <w:sz w:val="24"/>
          <w:szCs w:val="24"/>
        </w:rPr>
        <w:t>167</w:t>
      </w:r>
    </w:p>
    <w:p w:rsidR="00052D2F" w:rsidRDefault="00427F15">
      <w:pPr>
        <w:spacing w:before="120" w:after="120" w:line="240" w:lineRule="auto"/>
      </w:pPr>
      <w:r>
        <w:rPr>
          <w:b/>
          <w:sz w:val="24"/>
          <w:szCs w:val="24"/>
        </w:rPr>
        <w:t>Backlog Priority:</w:t>
      </w:r>
      <w:r>
        <w:rPr>
          <w:sz w:val="24"/>
          <w:szCs w:val="24"/>
        </w:rPr>
        <w:t xml:space="preserve"> </w:t>
      </w:r>
      <w:r>
        <w:rPr>
          <w:rFonts w:ascii="Times New Roman" w:eastAsia="Times New Roman" w:hAnsi="Times New Roman" w:cs="Times New Roman"/>
          <w:sz w:val="24"/>
          <w:szCs w:val="24"/>
        </w:rPr>
        <w:t>(High, Medium, Low)</w:t>
      </w:r>
    </w:p>
    <w:p w:rsidR="00052D2F" w:rsidRDefault="00427F15">
      <w:pPr>
        <w:spacing w:before="120" w:after="120" w:line="240" w:lineRule="auto"/>
      </w:pPr>
      <w:r>
        <w:rPr>
          <w:b/>
          <w:sz w:val="24"/>
          <w:szCs w:val="24"/>
        </w:rPr>
        <w:t xml:space="preserve">Initial Sizing Estimate: </w:t>
      </w:r>
    </w:p>
    <w:p w:rsidR="00052D2F" w:rsidRDefault="00427F15">
      <w:pPr>
        <w:spacing w:before="120" w:after="120" w:line="240" w:lineRule="auto"/>
      </w:pPr>
      <w:r>
        <w:rPr>
          <w:b/>
          <w:sz w:val="24"/>
          <w:szCs w:val="24"/>
        </w:rPr>
        <w:t xml:space="preserve">Rational ID: </w:t>
      </w:r>
      <w:proofErr w:type="spellStart"/>
      <w:proofErr w:type="gramStart"/>
      <w:r>
        <w:rPr>
          <w:rFonts w:ascii="Times New Roman" w:eastAsia="Times New Roman" w:hAnsi="Times New Roman" w:cs="Times New Roman"/>
          <w:sz w:val="24"/>
          <w:szCs w:val="24"/>
        </w:rPr>
        <w:t>tbd</w:t>
      </w:r>
      <w:proofErr w:type="spellEnd"/>
      <w:proofErr w:type="gramEnd"/>
    </w:p>
    <w:p w:rsidR="00052D2F" w:rsidRDefault="00427F15">
      <w:pPr>
        <w:spacing w:before="120" w:after="120" w:line="240" w:lineRule="auto"/>
      </w:pPr>
      <w:r>
        <w:rPr>
          <w:b/>
          <w:sz w:val="24"/>
          <w:szCs w:val="24"/>
        </w:rPr>
        <w:t xml:space="preserve">Rally ID: </w:t>
      </w:r>
      <w:r>
        <w:rPr>
          <w:rFonts w:ascii="Times New Roman" w:eastAsia="Times New Roman" w:hAnsi="Times New Roman" w:cs="Times New Roman"/>
          <w:sz w:val="24"/>
          <w:szCs w:val="24"/>
        </w:rPr>
        <w:t>US179</w:t>
      </w:r>
    </w:p>
    <w:p w:rsidR="00052D2F" w:rsidRDefault="00427F15">
      <w:pPr>
        <w:pStyle w:val="Heading1"/>
      </w:pPr>
      <w:bookmarkStart w:id="0" w:name="_gjdgxs" w:colFirst="0" w:colLast="0"/>
      <w:bookmarkEnd w:id="0"/>
      <w:r>
        <w:t>Design</w:t>
      </w:r>
    </w:p>
    <w:p w:rsidR="00052D2F" w:rsidRDefault="00427F15">
      <w:pPr>
        <w:spacing w:after="0" w:line="240" w:lineRule="auto"/>
      </w:pPr>
      <w:bookmarkStart w:id="1" w:name="_30j0zll" w:colFirst="0" w:colLast="0"/>
      <w:bookmarkEnd w:id="1"/>
      <w:r>
        <w:rPr>
          <w:rFonts w:ascii="Times New Roman" w:eastAsia="Times New Roman" w:hAnsi="Times New Roman" w:cs="Times New Roman"/>
          <w:sz w:val="24"/>
          <w:szCs w:val="24"/>
        </w:rPr>
        <w:t xml:space="preserve">In reviewing the latest NCPDP Implementation Guide (October 2016), it was determined that updates must be made to the </w:t>
      </w:r>
      <w:proofErr w:type="spellStart"/>
      <w:r>
        <w:rPr>
          <w:rFonts w:ascii="Times New Roman" w:eastAsia="Times New Roman" w:hAnsi="Times New Roman" w:cs="Times New Roman"/>
          <w:sz w:val="24"/>
          <w:szCs w:val="24"/>
        </w:rPr>
        <w:t>VistA</w:t>
      </w:r>
      <w:proofErr w:type="spellEnd"/>
      <w:r>
        <w:rPr>
          <w:rFonts w:ascii="Times New Roman" w:eastAsia="Times New Roman" w:hAnsi="Times New Roman" w:cs="Times New Roman"/>
          <w:sz w:val="24"/>
          <w:szCs w:val="24"/>
        </w:rPr>
        <w:t xml:space="preserve"> files corresponding to Data Elements. This story concerns the addition of 2 fields – B96-4A, Provider First Name, and B97-4M, Provider Last Name.</w:t>
      </w:r>
    </w:p>
    <w:p w:rsidR="00052D2F" w:rsidRDefault="00427F15">
      <w:pPr>
        <w:spacing w:before="120" w:after="120" w:line="240" w:lineRule="auto"/>
      </w:pPr>
      <w:r>
        <w:rPr>
          <w:rFonts w:ascii="Times New Roman" w:eastAsia="Times New Roman" w:hAnsi="Times New Roman" w:cs="Times New Roman"/>
          <w:sz w:val="24"/>
          <w:szCs w:val="24"/>
        </w:rPr>
        <w:t>The new field definitions will be added to File 9002313.91, BPS NCPDP FIELD DEFS, in our test environment, and that file will be included in our patch, so that the new field will be included in the KIDS Build.  When the KIDS Build is installed, the new fields will be automatically added to File 9002313.91.</w:t>
      </w:r>
    </w:p>
    <w:p w:rsidR="00052D2F" w:rsidRDefault="00427F15" w:rsidP="000676BC">
      <w:pPr>
        <w:spacing w:after="120" w:line="240" w:lineRule="auto"/>
      </w:pPr>
      <w:r>
        <w:rPr>
          <w:rFonts w:ascii="Times New Roman" w:eastAsia="Times New Roman" w:hAnsi="Times New Roman" w:cs="Times New Roman"/>
          <w:sz w:val="24"/>
          <w:szCs w:val="24"/>
        </w:rPr>
        <w:t>The data dictionary for file 9002313.91, BPS NCPDP FIELD DEFS, will be sent with data to the target sites.  The table below describes how the file is to be included in the KIDS Build.</w:t>
      </w:r>
    </w:p>
    <w:p w:rsidR="00052D2F" w:rsidRDefault="00052D2F">
      <w:pPr>
        <w:spacing w:after="120"/>
      </w:pPr>
    </w:p>
    <w:tbl>
      <w:tblPr>
        <w:tblStyle w:val="a"/>
        <w:tblW w:w="9360" w:type="dxa"/>
        <w:tblInd w:w="-53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80"/>
        <w:gridCol w:w="4680"/>
      </w:tblGrid>
      <w:tr w:rsidR="00052D2F" w:rsidTr="00052D2F">
        <w:trPr>
          <w:cnfStyle w:val="000000100000" w:firstRow="0" w:lastRow="0" w:firstColumn="0" w:lastColumn="0" w:oddVBand="0" w:evenVBand="0" w:oddHBand="1" w:evenHBand="0" w:firstRowFirstColumn="0" w:firstRowLastColumn="0" w:lastRowFirstColumn="0" w:lastRowLastColumn="0"/>
          <w:trHeight w:val="28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sz w:val="20"/>
                <w:szCs w:val="20"/>
              </w:rPr>
              <w:t>File Name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rPr>
              <w:t>BPS NCPDP FIELD DEFS</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sz w:val="20"/>
                <w:szCs w:val="20"/>
              </w:rPr>
              <w:t>Send Full or Partial DD</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FULL</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sz w:val="20"/>
                <w:szCs w:val="20"/>
              </w:rPr>
              <w:t>Update the Data Dictionary</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YES</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sz w:val="20"/>
                <w:szCs w:val="20"/>
              </w:rPr>
              <w:t>Send Security Codes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1C6A4E">
            <w:pPr>
              <w:spacing w:before="60" w:after="60" w:line="240" w:lineRule="auto"/>
              <w:jc w:val="center"/>
            </w:pPr>
            <w:ins w:id="2" w:author="Department of Veterans Affairs" w:date="2017-03-07T09:10:00Z">
              <w:r>
                <w:rPr>
                  <w:rFonts w:ascii="Arial" w:eastAsia="Arial" w:hAnsi="Arial" w:cs="Arial"/>
                </w:rPr>
                <w:t>NO</w:t>
              </w:r>
            </w:ins>
            <w:del w:id="3" w:author="Department of Veterans Affairs" w:date="2017-03-07T09:10:00Z">
              <w:r w:rsidR="00427F15" w:rsidDel="001C6A4E">
                <w:rPr>
                  <w:rFonts w:ascii="Arial" w:eastAsia="Arial" w:hAnsi="Arial" w:cs="Arial"/>
                </w:rPr>
                <w:delText>YES</w:delText>
              </w:r>
            </w:del>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sz w:val="20"/>
                <w:szCs w:val="20"/>
              </w:rPr>
              <w:t>Screen to Determine DD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n/a</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sz w:val="20"/>
                <w:szCs w:val="20"/>
              </w:rPr>
              <w:t>Data Comes with File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YES</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sz w:val="20"/>
                <w:szCs w:val="20"/>
              </w:rPr>
              <w:t>Site’s Data</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OVERWRITE</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sz w:val="20"/>
                <w:szCs w:val="20"/>
              </w:rPr>
              <w:t>Resolve Pointers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NO</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sz w:val="20"/>
                <w:szCs w:val="20"/>
              </w:rPr>
              <w:t>May User Override Data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NO</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sz w:val="20"/>
                <w:szCs w:val="20"/>
              </w:rPr>
              <w:t>Data List</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n/a</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sz w:val="20"/>
                <w:szCs w:val="20"/>
              </w:rPr>
              <w:t>Screen to Select Data</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n/a</w:t>
            </w:r>
          </w:p>
        </w:tc>
      </w:tr>
    </w:tbl>
    <w:p w:rsidR="00052D2F" w:rsidRDefault="00052D2F">
      <w:pPr>
        <w:spacing w:after="0" w:line="240" w:lineRule="auto"/>
      </w:pPr>
    </w:p>
    <w:p w:rsidR="00052D2F" w:rsidRDefault="00427F15" w:rsidP="000676BC">
      <w:pPr>
        <w:spacing w:before="120" w:after="120" w:line="240" w:lineRule="auto"/>
      </w:pPr>
      <w:bookmarkStart w:id="4" w:name="_1fob9te" w:colFirst="0" w:colLast="0"/>
      <w:bookmarkEnd w:id="4"/>
      <w:r>
        <w:rPr>
          <w:rFonts w:ascii="Times New Roman" w:eastAsia="Times New Roman" w:hAnsi="Times New Roman" w:cs="Times New Roman"/>
          <w:sz w:val="24"/>
          <w:szCs w:val="24"/>
        </w:rPr>
        <w:t>The table below describes how the 2 new field definitions are going to be added to file 9002313.91, BPS NCPDP FIELD DEFS.</w:t>
      </w:r>
    </w:p>
    <w:tbl>
      <w:tblPr>
        <w:tblStyle w:val="a0"/>
        <w:tblW w:w="10035" w:type="dxa"/>
        <w:tblInd w:w="-87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185"/>
        <w:gridCol w:w="5850"/>
      </w:tblGrid>
      <w:tr w:rsidR="00052D2F" w:rsidTr="00052D2F">
        <w:trPr>
          <w:cnfStyle w:val="000000100000" w:firstRow="0" w:lastRow="0" w:firstColumn="0" w:lastColumn="0" w:oddVBand="0" w:evenVBand="0" w:oddHBand="1" w:evenHBand="0" w:firstRowFirstColumn="0" w:firstRowLastColumn="0" w:lastRowFirstColumn="0" w:lastRowLastColumn="0"/>
          <w:trHeight w:val="28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Fields</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rPr>
              <w:t>Values</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#.01 - NCPDP FIELD NUMBER</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B96</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 xml:space="preserve"> #.03 - NAME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PROVIDER FIRST NAME</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#.04 - FORMAT (N, A/N, D)</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A/N</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#.06 - ID</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4A</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#.07 - LENGTH</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35</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#.08 - D0 LENGTH</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35</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#.09 - D0 FORMAT (N, A/N, D)</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A/N</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#1 - VISTA FIELD NUMBER</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2096</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#1.01 - STANDARD NCPDP FIELD NAME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PROVIDER FIRST NAME</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#10 - GET CODE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after="0"/>
              <w:jc w:val="center"/>
            </w:pPr>
            <w:r>
              <w:rPr>
                <w:rFonts w:ascii="Arial" w:eastAsia="Arial" w:hAnsi="Arial" w:cs="Arial"/>
              </w:rPr>
              <w:t>S BPS(“X”)=””</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#20 - D0 FORMAT</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after="0"/>
              <w:jc w:val="center"/>
            </w:pPr>
            <w:r>
              <w:rPr>
                <w:rFonts w:ascii="Arial" w:eastAsia="Arial" w:hAnsi="Arial" w:cs="Arial"/>
              </w:rPr>
              <w:t>S BPS(“X”)=$$ANFF^BPSECFM($G(BPS(“X”)),35)</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#30 - SET CODE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after="0"/>
              <w:jc w:val="center"/>
            </w:pPr>
            <w:r>
              <w:rPr>
                <w:rFonts w:ascii="Arial" w:eastAsia="Arial" w:hAnsi="Arial" w:cs="Arial"/>
              </w:rPr>
              <w:t>S $P(^BPSC(BPS(9002313.02),400,BPS(9002313.0201),</w:t>
            </w:r>
          </w:p>
          <w:p w:rsidR="00052D2F" w:rsidRDefault="00427F15">
            <w:pPr>
              <w:spacing w:after="0"/>
              <w:jc w:val="center"/>
            </w:pPr>
            <w:r>
              <w:rPr>
                <w:rFonts w:ascii="Arial" w:eastAsia="Arial" w:hAnsi="Arial" w:cs="Arial"/>
              </w:rPr>
              <w:t>“B90”),U,</w:t>
            </w:r>
            <w:ins w:id="5" w:author="Department of Veterans Affairs" w:date="2017-03-06T09:51:00Z">
              <w:r w:rsidR="00ED0E16">
                <w:rPr>
                  <w:rFonts w:ascii="Arial" w:eastAsia="Arial" w:hAnsi="Arial" w:cs="Arial"/>
                </w:rPr>
                <w:t>6</w:t>
              </w:r>
            </w:ins>
            <w:del w:id="6" w:author="Department of Veterans Affairs" w:date="2017-03-06T09:51:00Z">
              <w:r w:rsidDel="00ED0E16">
                <w:rPr>
                  <w:rFonts w:ascii="Arial" w:eastAsia="Arial" w:hAnsi="Arial" w:cs="Arial"/>
                </w:rPr>
                <w:delText>2</w:delText>
              </w:r>
            </w:del>
            <w:r>
              <w:rPr>
                <w:rFonts w:ascii="Arial" w:eastAsia="Arial" w:hAnsi="Arial" w:cs="Arial"/>
                <w:i/>
              </w:rPr>
              <w:t>)</w:t>
            </w:r>
            <w:r>
              <w:rPr>
                <w:rFonts w:ascii="Arial" w:eastAsia="Arial" w:hAnsi="Arial" w:cs="Arial"/>
              </w:rPr>
              <w:t>=BPS("X")</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#40 - FORMAT CODE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after="0"/>
              <w:jc w:val="center"/>
            </w:pPr>
            <w:r>
              <w:rPr>
                <w:rFonts w:ascii="Arial" w:eastAsia="Arial" w:hAnsi="Arial" w:cs="Arial"/>
              </w:rPr>
              <w:t>S BPS(“X”)=$$ANFF^BPSECFM($G(BPS(“X”)),35)</w:t>
            </w:r>
          </w:p>
        </w:tc>
      </w:tr>
    </w:tbl>
    <w:p w:rsidR="00052D2F" w:rsidRDefault="00052D2F">
      <w:pPr>
        <w:spacing w:after="0" w:line="240" w:lineRule="auto"/>
      </w:pPr>
    </w:p>
    <w:p w:rsidR="00052D2F" w:rsidRDefault="00052D2F">
      <w:pPr>
        <w:spacing w:after="120"/>
      </w:pPr>
    </w:p>
    <w:tbl>
      <w:tblPr>
        <w:tblStyle w:val="a1"/>
        <w:tblW w:w="10035" w:type="dxa"/>
        <w:tblInd w:w="-87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185"/>
        <w:gridCol w:w="5850"/>
      </w:tblGrid>
      <w:tr w:rsidR="00052D2F" w:rsidTr="00052D2F">
        <w:trPr>
          <w:cnfStyle w:val="000000100000" w:firstRow="0" w:lastRow="0" w:firstColumn="0" w:lastColumn="0" w:oddVBand="0" w:evenVBand="0" w:oddHBand="1" w:evenHBand="0" w:firstRowFirstColumn="0" w:firstRowLastColumn="0" w:lastRowFirstColumn="0" w:lastRowLastColumn="0"/>
          <w:trHeight w:val="28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Fields</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rPr>
              <w:t>Values</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#.01 - NCPDP FIELD NUMBER</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B97</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 xml:space="preserve"> #.03 - NAME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PROVIDER LAST NAME</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#.04 - FORMAT (N, A/N, D)</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A/N</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#.06 - ID</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4M</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#.07 - LENGTH</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35</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lastRenderedPageBreak/>
              <w:t>#.08 - D0 LENGTH</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35</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#.09 - D0 FORMAT (N, A/N, D)</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A/N</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#1 - VISTA FIELD NUMBER</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2097</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#1.01 - STANDARD NCPDP FIELD NAME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PROVIDER LAST NAME</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#10 - GET CODE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after="0"/>
              <w:jc w:val="center"/>
            </w:pPr>
            <w:r>
              <w:rPr>
                <w:rFonts w:ascii="Arial" w:eastAsia="Arial" w:hAnsi="Arial" w:cs="Arial"/>
              </w:rPr>
              <w:t>S BPS(“X”)=””</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#20 - D0 FORMAT</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after="0"/>
              <w:jc w:val="center"/>
            </w:pPr>
            <w:r>
              <w:rPr>
                <w:rFonts w:ascii="Arial" w:eastAsia="Arial" w:hAnsi="Arial" w:cs="Arial"/>
              </w:rPr>
              <w:t>S BPS(“X”)=$$ANFF^BPSECFM($G(BPS(“X”)),35)</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#30 - SET CODE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after="0"/>
              <w:jc w:val="center"/>
            </w:pPr>
            <w:r>
              <w:rPr>
                <w:rFonts w:ascii="Arial" w:eastAsia="Arial" w:hAnsi="Arial" w:cs="Arial"/>
              </w:rPr>
              <w:t>S $P(^BPSC(BPS(9002313.02),400,BPS(9002313.0201),</w:t>
            </w:r>
          </w:p>
          <w:p w:rsidR="00052D2F" w:rsidRDefault="00427F15">
            <w:pPr>
              <w:spacing w:after="0"/>
              <w:jc w:val="center"/>
            </w:pPr>
            <w:r>
              <w:rPr>
                <w:rFonts w:ascii="Arial" w:eastAsia="Arial" w:hAnsi="Arial" w:cs="Arial"/>
              </w:rPr>
              <w:t>“B90”),U,</w:t>
            </w:r>
            <w:ins w:id="7" w:author="Department of Veterans Affairs" w:date="2017-03-06T09:51:00Z">
              <w:r w:rsidR="00ED0E16">
                <w:rPr>
                  <w:rFonts w:ascii="Arial" w:eastAsia="Arial" w:hAnsi="Arial" w:cs="Arial"/>
                </w:rPr>
                <w:t>7</w:t>
              </w:r>
            </w:ins>
            <w:del w:id="8" w:author="Department of Veterans Affairs" w:date="2017-03-06T09:51:00Z">
              <w:r w:rsidDel="00ED0E16">
                <w:rPr>
                  <w:rFonts w:ascii="Arial" w:eastAsia="Arial" w:hAnsi="Arial" w:cs="Arial"/>
                </w:rPr>
                <w:delText>3</w:delText>
              </w:r>
            </w:del>
            <w:r>
              <w:rPr>
                <w:rFonts w:ascii="Arial" w:eastAsia="Arial" w:hAnsi="Arial" w:cs="Arial"/>
              </w:rPr>
              <w:t>)=BPS("X")</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#40 - FORMAT CODE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after="0"/>
              <w:jc w:val="center"/>
            </w:pPr>
            <w:r>
              <w:rPr>
                <w:rFonts w:ascii="Arial" w:eastAsia="Arial" w:hAnsi="Arial" w:cs="Arial"/>
              </w:rPr>
              <w:t>S BPS(“X”)=$$ANFF^BPSECFM($G(BPS(“X”)),35)</w:t>
            </w:r>
          </w:p>
        </w:tc>
      </w:tr>
    </w:tbl>
    <w:p w:rsidR="00052D2F" w:rsidRDefault="00052D2F">
      <w:pPr>
        <w:spacing w:after="0" w:line="240" w:lineRule="auto"/>
      </w:pPr>
    </w:p>
    <w:p w:rsidR="00052D2F" w:rsidRDefault="00427F15">
      <w:pPr>
        <w:spacing w:before="120" w:after="120" w:line="240" w:lineRule="auto"/>
      </w:pPr>
      <w:r>
        <w:rPr>
          <w:rFonts w:ascii="Times New Roman" w:eastAsia="Times New Roman" w:hAnsi="Times New Roman" w:cs="Times New Roman"/>
          <w:sz w:val="24"/>
          <w:szCs w:val="24"/>
        </w:rPr>
        <w:t>The 2 new fields will also need to be added to the File 9002313.02, BPS CLAIMS, so they will need to be stored when we send an outgoing claim.  The field will be added to File 9002313.02, BPS CLAIMS, in our test environment, and that file will be included in our patch, so that the new field will be included in the KIDS Build.  When the KIDS Build is installed, the new fields will be automatically added to File 9002313.02.</w:t>
      </w:r>
    </w:p>
    <w:p w:rsidR="00052D2F" w:rsidRDefault="00427F15" w:rsidP="000676BC">
      <w:pPr>
        <w:spacing w:before="120" w:after="120" w:line="240" w:lineRule="auto"/>
      </w:pPr>
      <w:r>
        <w:rPr>
          <w:rFonts w:ascii="Times New Roman" w:eastAsia="Times New Roman" w:hAnsi="Times New Roman" w:cs="Times New Roman"/>
          <w:sz w:val="24"/>
          <w:szCs w:val="24"/>
        </w:rPr>
        <w:t>The data dictionary for file 9002313.02, BPS CLAIMS, will be sent without data to the target sites.  The table below describes how the file is to be included in the KIDS Build.</w:t>
      </w:r>
    </w:p>
    <w:p w:rsidR="00052D2F" w:rsidRDefault="00052D2F">
      <w:pPr>
        <w:spacing w:after="120"/>
      </w:pPr>
    </w:p>
    <w:tbl>
      <w:tblPr>
        <w:tblStyle w:val="a2"/>
        <w:tblW w:w="9360" w:type="dxa"/>
        <w:tblInd w:w="-61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80"/>
        <w:gridCol w:w="4680"/>
      </w:tblGrid>
      <w:tr w:rsidR="00052D2F" w:rsidTr="00052D2F">
        <w:trPr>
          <w:cnfStyle w:val="000000100000" w:firstRow="0" w:lastRow="0" w:firstColumn="0" w:lastColumn="0" w:oddVBand="0" w:evenVBand="0" w:oddHBand="1" w:evenHBand="0" w:firstRowFirstColumn="0" w:firstRowLastColumn="0" w:lastRowFirstColumn="0" w:lastRowLastColumn="0"/>
          <w:trHeight w:val="28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sz w:val="20"/>
                <w:szCs w:val="20"/>
              </w:rPr>
              <w:t>File Name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rPr>
              <w:t>BPS CLAIMS</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sz w:val="20"/>
                <w:szCs w:val="20"/>
              </w:rPr>
              <w:t>Send Full or Partial DD</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1C6A4E">
            <w:pPr>
              <w:spacing w:before="60" w:after="60" w:line="240" w:lineRule="auto"/>
              <w:jc w:val="center"/>
            </w:pPr>
            <w:ins w:id="9" w:author="Department of Veterans Affairs" w:date="2017-03-07T09:12:00Z">
              <w:r>
                <w:rPr>
                  <w:rFonts w:ascii="Arial" w:eastAsia="Arial" w:hAnsi="Arial" w:cs="Arial"/>
                </w:rPr>
                <w:t>PARTIAL</w:t>
              </w:r>
            </w:ins>
            <w:del w:id="10" w:author="Department of Veterans Affairs" w:date="2017-03-07T09:12:00Z">
              <w:r w:rsidR="00427F15" w:rsidDel="001C6A4E">
                <w:rPr>
                  <w:rFonts w:ascii="Arial" w:eastAsia="Arial" w:hAnsi="Arial" w:cs="Arial"/>
                </w:rPr>
                <w:delText>FULL</w:delText>
              </w:r>
            </w:del>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sz w:val="20"/>
                <w:szCs w:val="20"/>
              </w:rPr>
              <w:t>Update the Data Dictionary</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YES</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sz w:val="20"/>
                <w:szCs w:val="20"/>
              </w:rPr>
              <w:t>Send Security Codes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1C6A4E">
            <w:pPr>
              <w:spacing w:before="60" w:after="60" w:line="240" w:lineRule="auto"/>
              <w:jc w:val="center"/>
            </w:pPr>
            <w:ins w:id="11" w:author="Department of Veterans Affairs" w:date="2017-03-07T09:12:00Z">
              <w:r>
                <w:rPr>
                  <w:rFonts w:ascii="Arial" w:eastAsia="Arial" w:hAnsi="Arial" w:cs="Arial"/>
                </w:rPr>
                <w:t>NO</w:t>
              </w:r>
            </w:ins>
            <w:del w:id="12" w:author="Department of Veterans Affairs" w:date="2017-03-07T09:12:00Z">
              <w:r w:rsidR="00427F15" w:rsidDel="001C6A4E">
                <w:rPr>
                  <w:rFonts w:ascii="Arial" w:eastAsia="Arial" w:hAnsi="Arial" w:cs="Arial"/>
                </w:rPr>
                <w:delText>YES</w:delText>
              </w:r>
            </w:del>
          </w:p>
        </w:tc>
      </w:tr>
    </w:tbl>
    <w:tbl>
      <w:tblPr>
        <w:tblW w:w="9360" w:type="dxa"/>
        <w:tblInd w:w="-61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80"/>
        <w:gridCol w:w="4680"/>
      </w:tblGrid>
      <w:tr w:rsidR="00F57626" w:rsidTr="00F57626">
        <w:trPr>
          <w:trHeight w:val="240"/>
          <w:ins w:id="13" w:author="Department of Veterans Affairs" w:date="2017-03-07T10:15:00Z"/>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hideMark/>
          </w:tcPr>
          <w:p w:rsidR="00F57626" w:rsidRDefault="00F57626">
            <w:pPr>
              <w:spacing w:before="60" w:after="60" w:line="240" w:lineRule="auto"/>
              <w:jc w:val="center"/>
              <w:rPr>
                <w:ins w:id="14" w:author="Department of Veterans Affairs" w:date="2017-03-07T10:15:00Z"/>
                <w:rFonts w:ascii="Arial" w:eastAsia="Arial" w:hAnsi="Arial" w:cs="Arial"/>
                <w:sz w:val="20"/>
                <w:szCs w:val="20"/>
              </w:rPr>
            </w:pPr>
            <w:ins w:id="15" w:author="Department of Veterans Affairs" w:date="2017-03-07T10:15:00Z">
              <w:r>
                <w:rPr>
                  <w:rFonts w:ascii="Arial" w:eastAsia="Arial" w:hAnsi="Arial" w:cs="Arial"/>
                  <w:sz w:val="20"/>
                  <w:szCs w:val="20"/>
                </w:rPr>
                <w:t>Data Dictionary Number</w:t>
              </w:r>
            </w:ins>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hideMark/>
          </w:tcPr>
          <w:p w:rsidR="00F57626" w:rsidRDefault="00F57626">
            <w:pPr>
              <w:spacing w:before="60" w:after="60" w:line="240" w:lineRule="auto"/>
              <w:jc w:val="center"/>
              <w:rPr>
                <w:ins w:id="16" w:author="Department of Veterans Affairs" w:date="2017-03-07T10:15:00Z"/>
                <w:rFonts w:ascii="Arial" w:eastAsia="Arial" w:hAnsi="Arial" w:cs="Arial"/>
              </w:rPr>
            </w:pPr>
            <w:ins w:id="17" w:author="Department of Veterans Affairs" w:date="2017-03-07T10:15:00Z">
              <w:r>
                <w:rPr>
                  <w:rFonts w:ascii="Arial" w:eastAsia="Arial" w:hAnsi="Arial" w:cs="Arial"/>
                </w:rPr>
                <w:t xml:space="preserve">9002313.0201 </w:t>
              </w:r>
            </w:ins>
          </w:p>
        </w:tc>
      </w:tr>
      <w:tr w:rsidR="00F57626" w:rsidTr="00F57626">
        <w:trPr>
          <w:trHeight w:val="240"/>
          <w:ins w:id="18" w:author="Department of Veterans Affairs" w:date="2017-03-07T10:15:00Z"/>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hideMark/>
          </w:tcPr>
          <w:p w:rsidR="00F57626" w:rsidRDefault="00F57626">
            <w:pPr>
              <w:spacing w:before="60" w:after="60" w:line="240" w:lineRule="auto"/>
              <w:jc w:val="center"/>
              <w:rPr>
                <w:ins w:id="19" w:author="Department of Veterans Affairs" w:date="2017-03-07T10:15:00Z"/>
                <w:rFonts w:ascii="Arial" w:eastAsia="Arial" w:hAnsi="Arial" w:cs="Arial"/>
                <w:sz w:val="20"/>
                <w:szCs w:val="20"/>
              </w:rPr>
            </w:pPr>
            <w:ins w:id="20" w:author="Department of Veterans Affairs" w:date="2017-03-07T10:15:00Z">
              <w:r>
                <w:rPr>
                  <w:rFonts w:ascii="Arial" w:eastAsia="Arial" w:hAnsi="Arial" w:cs="Arial"/>
                  <w:sz w:val="20"/>
                  <w:szCs w:val="20"/>
                </w:rPr>
                <w:t>Field Number</w:t>
              </w:r>
            </w:ins>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hideMark/>
          </w:tcPr>
          <w:p w:rsidR="00F57626" w:rsidRDefault="00F57626">
            <w:pPr>
              <w:spacing w:before="60" w:after="60" w:line="240" w:lineRule="auto"/>
              <w:jc w:val="center"/>
              <w:rPr>
                <w:ins w:id="21" w:author="Department of Veterans Affairs" w:date="2017-03-07T10:15:00Z"/>
                <w:rFonts w:ascii="Arial" w:eastAsia="Arial" w:hAnsi="Arial" w:cs="Arial"/>
              </w:rPr>
            </w:pPr>
            <w:ins w:id="22" w:author="Department of Veterans Affairs" w:date="2017-03-07T10:15:00Z">
              <w:r>
                <w:rPr>
                  <w:rFonts w:ascii="Arial" w:eastAsia="Arial" w:hAnsi="Arial" w:cs="Arial"/>
                </w:rPr>
                <w:t>2101</w:t>
              </w:r>
            </w:ins>
          </w:p>
        </w:tc>
      </w:tr>
      <w:tr w:rsidR="00F57626" w:rsidTr="00F57626">
        <w:trPr>
          <w:trHeight w:val="240"/>
          <w:ins w:id="23" w:author="Department of Veterans Affairs" w:date="2017-03-07T10:15:00Z"/>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hideMark/>
          </w:tcPr>
          <w:p w:rsidR="00F57626" w:rsidRDefault="00F57626">
            <w:pPr>
              <w:spacing w:before="60" w:after="60" w:line="240" w:lineRule="auto"/>
              <w:jc w:val="center"/>
              <w:rPr>
                <w:ins w:id="24" w:author="Department of Veterans Affairs" w:date="2017-03-07T10:15:00Z"/>
                <w:rFonts w:ascii="Arial" w:eastAsia="Arial" w:hAnsi="Arial" w:cs="Arial"/>
                <w:sz w:val="20"/>
                <w:szCs w:val="20"/>
              </w:rPr>
            </w:pPr>
            <w:ins w:id="25" w:author="Department of Veterans Affairs" w:date="2017-03-07T10:15:00Z">
              <w:r>
                <w:rPr>
                  <w:rFonts w:ascii="Arial" w:eastAsia="Arial" w:hAnsi="Arial" w:cs="Arial"/>
                  <w:sz w:val="20"/>
                  <w:szCs w:val="20"/>
                </w:rPr>
                <w:t>Field Number</w:t>
              </w:r>
            </w:ins>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hideMark/>
          </w:tcPr>
          <w:p w:rsidR="00F57626" w:rsidRDefault="00F57626">
            <w:pPr>
              <w:spacing w:before="60" w:after="60" w:line="240" w:lineRule="auto"/>
              <w:jc w:val="center"/>
              <w:rPr>
                <w:ins w:id="26" w:author="Department of Veterans Affairs" w:date="2017-03-07T10:15:00Z"/>
                <w:rFonts w:ascii="Arial" w:eastAsia="Arial" w:hAnsi="Arial" w:cs="Arial"/>
              </w:rPr>
            </w:pPr>
            <w:ins w:id="27" w:author="Department of Veterans Affairs" w:date="2017-03-07T10:15:00Z">
              <w:r>
                <w:rPr>
                  <w:rFonts w:ascii="Arial" w:eastAsia="Arial" w:hAnsi="Arial" w:cs="Arial"/>
                </w:rPr>
                <w:t>2102</w:t>
              </w:r>
              <w:bookmarkStart w:id="28" w:name="_GoBack"/>
              <w:bookmarkEnd w:id="28"/>
            </w:ins>
          </w:p>
        </w:tc>
      </w:tr>
    </w:tbl>
    <w:tbl>
      <w:tblPr>
        <w:tblStyle w:val="a2"/>
        <w:tblW w:w="9360" w:type="dxa"/>
        <w:tblInd w:w="-61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80"/>
        <w:gridCol w:w="4680"/>
      </w:tblGrid>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sz w:val="20"/>
                <w:szCs w:val="20"/>
              </w:rPr>
              <w:t>Screen to Determine DD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n/a</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sz w:val="20"/>
                <w:szCs w:val="20"/>
              </w:rPr>
              <w:t>Data Comes with File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NO</w:t>
            </w:r>
          </w:p>
        </w:tc>
      </w:tr>
    </w:tbl>
    <w:p w:rsidR="00052D2F" w:rsidRDefault="00052D2F">
      <w:pPr>
        <w:spacing w:after="0" w:line="240" w:lineRule="auto"/>
      </w:pPr>
    </w:p>
    <w:p w:rsidR="00052D2F" w:rsidRDefault="00427F15" w:rsidP="000676BC">
      <w:pPr>
        <w:spacing w:after="120" w:line="240" w:lineRule="auto"/>
      </w:pPr>
      <w:r>
        <w:rPr>
          <w:rFonts w:ascii="Times New Roman" w:eastAsia="Times New Roman" w:hAnsi="Times New Roman" w:cs="Times New Roman"/>
          <w:sz w:val="24"/>
          <w:szCs w:val="24"/>
        </w:rPr>
        <w:lastRenderedPageBreak/>
        <w:t>The table below describes how the 2 new field</w:t>
      </w:r>
      <w:r w:rsidR="00E24D23">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w:t>
      </w:r>
      <w:ins w:id="29" w:author="Department of Veterans Affairs" w:date="2017-02-28T13:56:00Z">
        <w:r w:rsidR="00CD5ABB">
          <w:rPr>
            <w:rFonts w:ascii="Times New Roman" w:eastAsia="Times New Roman" w:hAnsi="Times New Roman" w:cs="Times New Roman"/>
            <w:sz w:val="24"/>
            <w:szCs w:val="24"/>
          </w:rPr>
          <w:t>are</w:t>
        </w:r>
      </w:ins>
      <w:del w:id="30" w:author="Department of Veterans Affairs" w:date="2017-02-28T13:56:00Z">
        <w:r w:rsidDel="00CD5ABB">
          <w:rPr>
            <w:rFonts w:ascii="Times New Roman" w:eastAsia="Times New Roman" w:hAnsi="Times New Roman" w:cs="Times New Roman"/>
            <w:sz w:val="24"/>
            <w:szCs w:val="24"/>
          </w:rPr>
          <w:delText>is</w:delText>
        </w:r>
      </w:del>
      <w:r>
        <w:rPr>
          <w:rFonts w:ascii="Times New Roman" w:eastAsia="Times New Roman" w:hAnsi="Times New Roman" w:cs="Times New Roman"/>
          <w:sz w:val="24"/>
          <w:szCs w:val="24"/>
        </w:rPr>
        <w:t xml:space="preserve"> going to be added to file 9002313.02, BPS CLAIMS</w:t>
      </w:r>
      <w:ins w:id="31" w:author="Department of Veterans Affairs" w:date="2017-02-28T13:57:00Z">
        <w:r w:rsidR="00C17A7C">
          <w:rPr>
            <w:rFonts w:ascii="Times New Roman" w:eastAsia="Times New Roman" w:hAnsi="Times New Roman" w:cs="Times New Roman"/>
            <w:sz w:val="24"/>
            <w:szCs w:val="24"/>
          </w:rPr>
          <w:t>,</w:t>
        </w:r>
      </w:ins>
      <w:ins w:id="32" w:author="Department of Veterans Affairs" w:date="2017-02-28T13:51:00Z">
        <w:r w:rsidR="00CD5ABB">
          <w:rPr>
            <w:rFonts w:ascii="Times New Roman" w:eastAsia="Times New Roman" w:hAnsi="Times New Roman" w:cs="Times New Roman"/>
            <w:sz w:val="24"/>
            <w:szCs w:val="24"/>
          </w:rPr>
          <w:t xml:space="preserve"> sub-file </w:t>
        </w:r>
      </w:ins>
      <w:ins w:id="33" w:author="Department of Veterans Affairs" w:date="2017-02-28T13:58:00Z">
        <w:r w:rsidR="00C17A7C">
          <w:rPr>
            <w:rFonts w:ascii="Times New Roman" w:eastAsia="Times New Roman" w:hAnsi="Times New Roman" w:cs="Times New Roman"/>
            <w:sz w:val="24"/>
            <w:szCs w:val="24"/>
          </w:rPr>
          <w:t xml:space="preserve">9002313.0201 </w:t>
        </w:r>
      </w:ins>
      <w:ins w:id="34" w:author="Department of Veterans Affairs" w:date="2017-02-28T13:51:00Z">
        <w:r w:rsidR="00CD5ABB">
          <w:rPr>
            <w:rFonts w:ascii="Times New Roman" w:eastAsia="Times New Roman" w:hAnsi="Times New Roman" w:cs="Times New Roman"/>
            <w:sz w:val="24"/>
            <w:szCs w:val="24"/>
          </w:rPr>
          <w:t>TRANSACTIONS</w:t>
        </w:r>
      </w:ins>
      <w:r>
        <w:rPr>
          <w:rFonts w:ascii="Times New Roman" w:eastAsia="Times New Roman" w:hAnsi="Times New Roman" w:cs="Times New Roman"/>
          <w:sz w:val="24"/>
          <w:szCs w:val="24"/>
        </w:rPr>
        <w:t>.</w:t>
      </w:r>
    </w:p>
    <w:tbl>
      <w:tblPr>
        <w:tblStyle w:val="a3"/>
        <w:tblW w:w="10035" w:type="dxa"/>
        <w:tblInd w:w="-95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185"/>
        <w:gridCol w:w="5850"/>
      </w:tblGrid>
      <w:tr w:rsidR="00052D2F" w:rsidTr="00052D2F">
        <w:trPr>
          <w:cnfStyle w:val="000000100000" w:firstRow="0" w:lastRow="0" w:firstColumn="0" w:lastColumn="0" w:oddVBand="0" w:evenVBand="0" w:oddHBand="1" w:evenHBand="0" w:firstRowFirstColumn="0" w:firstRowLastColumn="0" w:lastRowFirstColumn="0" w:lastRowLastColumn="0"/>
          <w:trHeight w:val="28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Field Attributes</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rPr>
              <w:t>Values</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 xml:space="preserve"> FIELD NAME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PROVIDER FIRST NAME</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FIELD NUMBER</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2096</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NODE;PIECE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B90;</w:t>
            </w:r>
            <w:ins w:id="35" w:author="Department of Veterans Affairs" w:date="2017-02-28T13:21:00Z">
              <w:r w:rsidR="00F6289E">
                <w:rPr>
                  <w:rFonts w:ascii="Arial" w:eastAsia="Arial" w:hAnsi="Arial" w:cs="Arial"/>
                </w:rPr>
                <w:t>6</w:t>
              </w:r>
            </w:ins>
            <w:del w:id="36" w:author="Department of Veterans Affairs" w:date="2017-02-28T13:21:00Z">
              <w:r w:rsidDel="00F6289E">
                <w:rPr>
                  <w:rFonts w:ascii="Arial" w:eastAsia="Arial" w:hAnsi="Arial" w:cs="Arial"/>
                </w:rPr>
                <w:delText>2</w:delText>
              </w:r>
            </w:del>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FIELD TYPE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FREE TEXT</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FIELD LENGTH</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35</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INPUT TRANSFORM</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after="0"/>
              <w:jc w:val="center"/>
            </w:pPr>
            <w:r>
              <w:rPr>
                <w:rFonts w:ascii="Arial" w:eastAsia="Arial" w:hAnsi="Arial" w:cs="Arial"/>
              </w:rPr>
              <w:t>K:$L(X)&gt;35!($L(X)&lt;35) X</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HELP PROMPT</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31176D">
            <w:pPr>
              <w:spacing w:before="60" w:after="60" w:line="240" w:lineRule="auto"/>
              <w:jc w:val="center"/>
            </w:pPr>
            <w:ins w:id="37" w:author="Department of Veterans Affairs" w:date="2017-03-01T09:40:00Z">
              <w:r>
                <w:rPr>
                  <w:rFonts w:ascii="Arial" w:eastAsia="Arial" w:hAnsi="Arial" w:cs="Arial"/>
                </w:rPr>
                <w:t>Enter a first name</w:t>
              </w:r>
            </w:ins>
            <w:del w:id="38" w:author="Department of Veterans Affairs" w:date="2017-03-01T09:40:00Z">
              <w:r w:rsidR="00427F15" w:rsidDel="0031176D">
                <w:rPr>
                  <w:rFonts w:ascii="Arial" w:eastAsia="Arial" w:hAnsi="Arial" w:cs="Arial"/>
                </w:rPr>
                <w:delText>Answer must be</w:delText>
              </w:r>
            </w:del>
            <w:r w:rsidR="00427F15">
              <w:rPr>
                <w:rFonts w:ascii="Arial" w:eastAsia="Arial" w:hAnsi="Arial" w:cs="Arial"/>
              </w:rPr>
              <w:t xml:space="preserve"> 1-35 characters in length.</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DESCRIPTION</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The First Name of the provider of the product/service. NCPDP standard field B96-4A.</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TECHNICAL DESCRIPTION</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PHARMACY PROVIDER SEGMENT</w:t>
            </w:r>
          </w:p>
        </w:tc>
      </w:tr>
    </w:tbl>
    <w:p w:rsidR="00052D2F" w:rsidRDefault="00052D2F">
      <w:pPr>
        <w:spacing w:before="120" w:after="120" w:line="240" w:lineRule="auto"/>
      </w:pPr>
    </w:p>
    <w:p w:rsidR="00052D2F" w:rsidRDefault="00052D2F">
      <w:pPr>
        <w:spacing w:after="120"/>
      </w:pPr>
    </w:p>
    <w:tbl>
      <w:tblPr>
        <w:tblStyle w:val="a4"/>
        <w:tblW w:w="10035" w:type="dxa"/>
        <w:tblInd w:w="-95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185"/>
        <w:gridCol w:w="5850"/>
      </w:tblGrid>
      <w:tr w:rsidR="00052D2F" w:rsidTr="00052D2F">
        <w:trPr>
          <w:cnfStyle w:val="000000100000" w:firstRow="0" w:lastRow="0" w:firstColumn="0" w:lastColumn="0" w:oddVBand="0" w:evenVBand="0" w:oddHBand="1" w:evenHBand="0" w:firstRowFirstColumn="0" w:firstRowLastColumn="0" w:lastRowFirstColumn="0" w:lastRowLastColumn="0"/>
          <w:trHeight w:val="28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Field Attributes</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rPr>
              <w:t>Values</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 xml:space="preserve"> FIELD NAME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PROVIDER LAST NAME</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FIELD NUMBER</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2097</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NODE;PIECE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B90;</w:t>
            </w:r>
            <w:ins w:id="39" w:author="Department of Veterans Affairs" w:date="2017-02-28T13:21:00Z">
              <w:r w:rsidR="00F6289E">
                <w:rPr>
                  <w:rFonts w:ascii="Arial" w:eastAsia="Arial" w:hAnsi="Arial" w:cs="Arial"/>
                </w:rPr>
                <w:t>7</w:t>
              </w:r>
            </w:ins>
            <w:del w:id="40" w:author="Department of Veterans Affairs" w:date="2017-02-28T13:21:00Z">
              <w:r w:rsidDel="00F6289E">
                <w:rPr>
                  <w:rFonts w:ascii="Arial" w:eastAsia="Arial" w:hAnsi="Arial" w:cs="Arial"/>
                </w:rPr>
                <w:delText>3</w:delText>
              </w:r>
            </w:del>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FIELD TYPE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FREE TEXT</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FIELD LENGTH</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35</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INPUT TRANSFORM</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after="0"/>
              <w:jc w:val="center"/>
            </w:pPr>
            <w:r>
              <w:rPr>
                <w:rFonts w:ascii="Arial" w:eastAsia="Arial" w:hAnsi="Arial" w:cs="Arial"/>
              </w:rPr>
              <w:t>K:$L(X)&gt;35!($L(X)&lt;35) X</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HELP PROMPT</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del w:id="41" w:author="Department of Veterans Affairs" w:date="2017-03-01T09:41:00Z">
              <w:r w:rsidDel="0031176D">
                <w:rPr>
                  <w:rFonts w:ascii="Arial" w:eastAsia="Arial" w:hAnsi="Arial" w:cs="Arial"/>
                </w:rPr>
                <w:delText>Answer must be</w:delText>
              </w:r>
            </w:del>
            <w:ins w:id="42" w:author="Department of Veterans Affairs" w:date="2017-03-01T09:41:00Z">
              <w:r w:rsidR="0031176D">
                <w:rPr>
                  <w:rFonts w:ascii="Arial" w:eastAsia="Arial" w:hAnsi="Arial" w:cs="Arial"/>
                </w:rPr>
                <w:t>Enter a last name</w:t>
              </w:r>
            </w:ins>
            <w:r>
              <w:rPr>
                <w:rFonts w:ascii="Arial" w:eastAsia="Arial" w:hAnsi="Arial" w:cs="Arial"/>
              </w:rPr>
              <w:t xml:space="preserve"> 1-35 characters in length.</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DESCRIPTION</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The Last Name of the provider of the product/service. NCPDP standard field B97-4M.</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lastRenderedPageBreak/>
              <w:t>TECHNICAL DESCRIPTION</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PHARMACY PROVIDER SEGMENT</w:t>
            </w:r>
          </w:p>
        </w:tc>
      </w:tr>
    </w:tbl>
    <w:p w:rsidR="00052D2F" w:rsidRDefault="00052D2F">
      <w:pPr>
        <w:spacing w:before="120" w:after="120" w:line="240" w:lineRule="auto"/>
      </w:pPr>
    </w:p>
    <w:p w:rsidR="00052D2F" w:rsidRDefault="00052D2F">
      <w:pPr>
        <w:spacing w:after="0" w:line="240" w:lineRule="auto"/>
      </w:pPr>
    </w:p>
    <w:sectPr w:rsidR="00052D2F" w:rsidSect="000676BC">
      <w:headerReference w:type="default" r:id="rId10"/>
      <w:footerReference w:type="default" r:id="rId11"/>
      <w:pgSz w:w="12240" w:h="15840"/>
      <w:pgMar w:top="1440" w:right="1440" w:bottom="1440" w:left="1440" w:header="0"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2BDA" w:rsidRDefault="007B2BDA">
      <w:pPr>
        <w:spacing w:after="0" w:line="240" w:lineRule="auto"/>
      </w:pPr>
      <w:r>
        <w:separator/>
      </w:r>
    </w:p>
  </w:endnote>
  <w:endnote w:type="continuationSeparator" w:id="0">
    <w:p w:rsidR="007B2BDA" w:rsidRDefault="007B2B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D2F" w:rsidRDefault="00052D2F">
    <w:pPr>
      <w:tabs>
        <w:tab w:val="center" w:pos="4680"/>
        <w:tab w:val="right" w:pos="9360"/>
      </w:tabs>
      <w:spacing w:after="0" w:line="240" w:lineRule="auto"/>
    </w:pPr>
  </w:p>
  <w:p w:rsidR="000676BC" w:rsidRPr="000676BC" w:rsidRDefault="000676BC" w:rsidP="000676BC">
    <w:pPr>
      <w:tabs>
        <w:tab w:val="center" w:pos="4680"/>
        <w:tab w:val="right" w:pos="9360"/>
      </w:tabs>
      <w:spacing w:after="0" w:line="240" w:lineRule="auto"/>
      <w:jc w:val="center"/>
      <w:rPr>
        <w:rFonts w:ascii="Times New Roman" w:eastAsia="Times New Roman" w:hAnsi="Times New Roman" w:cs="Times New Roman"/>
        <w:color w:val="auto"/>
      </w:rPr>
    </w:pPr>
  </w:p>
  <w:p w:rsidR="00052D2F" w:rsidRDefault="00052D2F">
    <w:pPr>
      <w:tabs>
        <w:tab w:val="center" w:pos="4680"/>
        <w:tab w:val="right" w:pos="9360"/>
      </w:tabs>
      <w:spacing w:after="720" w:line="240" w:lineRule="auto"/>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6BC" w:rsidRDefault="000676BC">
    <w:pPr>
      <w:tabs>
        <w:tab w:val="center" w:pos="4680"/>
        <w:tab w:val="right" w:pos="9360"/>
      </w:tabs>
      <w:spacing w:after="0" w:line="240" w:lineRule="auto"/>
    </w:pPr>
  </w:p>
  <w:sdt>
    <w:sdtPr>
      <w:rPr>
        <w:rFonts w:eastAsia="Times New Roman" w:cs="Times New Roman"/>
        <w:color w:val="auto"/>
      </w:rPr>
      <w:id w:val="-1103114724"/>
      <w:docPartObj>
        <w:docPartGallery w:val="Page Numbers (Top of Page)"/>
        <w:docPartUnique/>
      </w:docPartObj>
    </w:sdtPr>
    <w:sdtEndPr>
      <w:rPr>
        <w:rFonts w:ascii="Times New Roman" w:hAnsi="Times New Roman"/>
      </w:rPr>
    </w:sdtEndPr>
    <w:sdtContent>
      <w:p w:rsidR="000676BC" w:rsidRPr="000676BC" w:rsidRDefault="000676BC" w:rsidP="000676BC">
        <w:pPr>
          <w:tabs>
            <w:tab w:val="center" w:pos="4680"/>
            <w:tab w:val="right" w:pos="9360"/>
          </w:tabs>
          <w:spacing w:after="0" w:line="240" w:lineRule="auto"/>
          <w:jc w:val="center"/>
          <w:rPr>
            <w:rFonts w:ascii="Times New Roman" w:eastAsia="Times New Roman" w:hAnsi="Times New Roman" w:cs="Times New Roman"/>
            <w:color w:val="auto"/>
          </w:rPr>
        </w:pPr>
        <w:r w:rsidRPr="000676BC">
          <w:rPr>
            <w:rFonts w:ascii="Times New Roman" w:eastAsia="Times New Roman" w:hAnsi="Times New Roman" w:cs="Times New Roman"/>
            <w:color w:val="auto"/>
            <w:sz w:val="20"/>
            <w:szCs w:val="20"/>
          </w:rPr>
          <w:t xml:space="preserve">Page </w:t>
        </w:r>
        <w:r w:rsidRPr="000676BC">
          <w:rPr>
            <w:rFonts w:ascii="Times New Roman" w:eastAsia="Times New Roman" w:hAnsi="Times New Roman" w:cs="Times New Roman"/>
            <w:bCs/>
            <w:color w:val="auto"/>
            <w:sz w:val="20"/>
            <w:szCs w:val="20"/>
          </w:rPr>
          <w:fldChar w:fldCharType="begin"/>
        </w:r>
        <w:r w:rsidRPr="000676BC">
          <w:rPr>
            <w:rFonts w:ascii="Times New Roman" w:eastAsia="Times New Roman" w:hAnsi="Times New Roman" w:cs="Times New Roman"/>
            <w:bCs/>
            <w:color w:val="auto"/>
            <w:sz w:val="20"/>
            <w:szCs w:val="20"/>
          </w:rPr>
          <w:instrText xml:space="preserve"> PAGE </w:instrText>
        </w:r>
        <w:r w:rsidRPr="000676BC">
          <w:rPr>
            <w:rFonts w:ascii="Times New Roman" w:eastAsia="Times New Roman" w:hAnsi="Times New Roman" w:cs="Times New Roman"/>
            <w:bCs/>
            <w:color w:val="auto"/>
            <w:sz w:val="20"/>
            <w:szCs w:val="20"/>
          </w:rPr>
          <w:fldChar w:fldCharType="separate"/>
        </w:r>
        <w:r w:rsidR="00F57626">
          <w:rPr>
            <w:rFonts w:ascii="Times New Roman" w:eastAsia="Times New Roman" w:hAnsi="Times New Roman" w:cs="Times New Roman"/>
            <w:bCs/>
            <w:noProof/>
            <w:color w:val="auto"/>
            <w:sz w:val="20"/>
            <w:szCs w:val="20"/>
          </w:rPr>
          <w:t>2</w:t>
        </w:r>
        <w:r w:rsidRPr="000676BC">
          <w:rPr>
            <w:rFonts w:ascii="Times New Roman" w:eastAsia="Times New Roman" w:hAnsi="Times New Roman" w:cs="Times New Roman"/>
            <w:bCs/>
            <w:color w:val="auto"/>
            <w:sz w:val="20"/>
            <w:szCs w:val="20"/>
          </w:rPr>
          <w:fldChar w:fldCharType="end"/>
        </w:r>
        <w:r w:rsidRPr="000676BC">
          <w:rPr>
            <w:rFonts w:ascii="Times New Roman" w:eastAsia="Times New Roman" w:hAnsi="Times New Roman" w:cs="Times New Roman"/>
            <w:color w:val="auto"/>
            <w:sz w:val="20"/>
            <w:szCs w:val="20"/>
          </w:rPr>
          <w:t xml:space="preserve"> of </w:t>
        </w:r>
        <w:r w:rsidRPr="000676BC">
          <w:rPr>
            <w:rFonts w:ascii="Times New Roman" w:eastAsia="Times New Roman" w:hAnsi="Times New Roman" w:cs="Times New Roman"/>
            <w:bCs/>
            <w:color w:val="auto"/>
            <w:sz w:val="20"/>
            <w:szCs w:val="20"/>
          </w:rPr>
          <w:fldChar w:fldCharType="begin"/>
        </w:r>
        <w:r w:rsidRPr="000676BC">
          <w:rPr>
            <w:rFonts w:ascii="Times New Roman" w:eastAsia="Times New Roman" w:hAnsi="Times New Roman" w:cs="Times New Roman"/>
            <w:bCs/>
            <w:color w:val="auto"/>
            <w:sz w:val="20"/>
            <w:szCs w:val="20"/>
          </w:rPr>
          <w:instrText xml:space="preserve"> NUMPAGES  </w:instrText>
        </w:r>
        <w:r w:rsidRPr="000676BC">
          <w:rPr>
            <w:rFonts w:ascii="Times New Roman" w:eastAsia="Times New Roman" w:hAnsi="Times New Roman" w:cs="Times New Roman"/>
            <w:bCs/>
            <w:color w:val="auto"/>
            <w:sz w:val="20"/>
            <w:szCs w:val="20"/>
          </w:rPr>
          <w:fldChar w:fldCharType="separate"/>
        </w:r>
        <w:r w:rsidR="00F57626">
          <w:rPr>
            <w:rFonts w:ascii="Times New Roman" w:eastAsia="Times New Roman" w:hAnsi="Times New Roman" w:cs="Times New Roman"/>
            <w:bCs/>
            <w:noProof/>
            <w:color w:val="auto"/>
            <w:sz w:val="20"/>
            <w:szCs w:val="20"/>
          </w:rPr>
          <w:t>6</w:t>
        </w:r>
        <w:r w:rsidRPr="000676BC">
          <w:rPr>
            <w:rFonts w:ascii="Times New Roman" w:eastAsia="Times New Roman" w:hAnsi="Times New Roman" w:cs="Times New Roman"/>
            <w:bCs/>
            <w:color w:val="auto"/>
            <w:sz w:val="20"/>
            <w:szCs w:val="20"/>
          </w:rPr>
          <w:fldChar w:fldCharType="end"/>
        </w:r>
      </w:p>
    </w:sdtContent>
  </w:sdt>
  <w:p w:rsidR="000676BC" w:rsidRDefault="000676BC">
    <w:pPr>
      <w:tabs>
        <w:tab w:val="center" w:pos="4680"/>
        <w:tab w:val="right" w:pos="9360"/>
      </w:tabs>
      <w:spacing w:after="720"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2BDA" w:rsidRDefault="007B2BDA">
      <w:pPr>
        <w:spacing w:after="0" w:line="240" w:lineRule="auto"/>
      </w:pPr>
      <w:r>
        <w:separator/>
      </w:r>
    </w:p>
  </w:footnote>
  <w:footnote w:type="continuationSeparator" w:id="0">
    <w:p w:rsidR="007B2BDA" w:rsidRDefault="007B2B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D2F" w:rsidRDefault="00052D2F">
    <w:pPr>
      <w:tabs>
        <w:tab w:val="center" w:pos="4680"/>
        <w:tab w:val="right" w:pos="9360"/>
      </w:tabs>
      <w:spacing w:before="720" w:after="0" w:line="240"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6BC" w:rsidRDefault="000676BC">
    <w:pPr>
      <w:tabs>
        <w:tab w:val="center" w:pos="4680"/>
        <w:tab w:val="right" w:pos="9360"/>
      </w:tabs>
      <w:spacing w:before="720" w:after="0" w:line="240" w:lineRule="auto"/>
    </w:pPr>
    <w:r>
      <w:rPr>
        <w:rFonts w:ascii="Times New Roman" w:hAnsi="Times New Roman" w:cs="Times New Roman"/>
        <w:sz w:val="20"/>
      </w:rPr>
      <w:t>MCCF EDI TAS US179 SDD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052D2F"/>
    <w:rsid w:val="00052D2F"/>
    <w:rsid w:val="000676BC"/>
    <w:rsid w:val="001062CA"/>
    <w:rsid w:val="001C6A4E"/>
    <w:rsid w:val="0031176D"/>
    <w:rsid w:val="00350FDE"/>
    <w:rsid w:val="003C5149"/>
    <w:rsid w:val="00427F15"/>
    <w:rsid w:val="006B0FE8"/>
    <w:rsid w:val="007B2BDA"/>
    <w:rsid w:val="00A14D9C"/>
    <w:rsid w:val="00C17A7C"/>
    <w:rsid w:val="00C53C6A"/>
    <w:rsid w:val="00CD5ABB"/>
    <w:rsid w:val="00CF5E24"/>
    <w:rsid w:val="00E24D23"/>
    <w:rsid w:val="00ED0E16"/>
    <w:rsid w:val="00F57626"/>
    <w:rsid w:val="00F628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360" w:after="120" w:line="240" w:lineRule="auto"/>
      <w:outlineLvl w:val="0"/>
    </w:pPr>
    <w:rPr>
      <w:b/>
      <w:sz w:val="24"/>
      <w:szCs w:val="24"/>
    </w:rPr>
  </w:style>
  <w:style w:type="paragraph" w:styleId="Heading2">
    <w:name w:val="heading 2"/>
    <w:basedOn w:val="Normal"/>
    <w:next w:val="Normal"/>
    <w:pPr>
      <w:keepNext/>
      <w:keepLines/>
      <w:spacing w:before="40" w:after="0"/>
      <w:outlineLvl w:val="1"/>
    </w:pPr>
    <w:rPr>
      <w:rFonts w:ascii="Cambria" w:eastAsia="Cambria" w:hAnsi="Cambria" w:cs="Cambria"/>
      <w:color w:val="366091"/>
      <w:sz w:val="26"/>
      <w:szCs w:val="2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360" w:line="240" w:lineRule="auto"/>
      <w:jc w:val="center"/>
    </w:pPr>
    <w:rPr>
      <w:rFonts w:ascii="Arial" w:eastAsia="Arial" w:hAnsi="Arial" w:cs="Arial"/>
      <w:b/>
      <w:sz w:val="36"/>
      <w:szCs w:val="36"/>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0">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1">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2">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3">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4">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paragraph" w:styleId="BalloonText">
    <w:name w:val="Balloon Text"/>
    <w:basedOn w:val="Normal"/>
    <w:link w:val="BalloonTextChar"/>
    <w:uiPriority w:val="99"/>
    <w:semiHidden/>
    <w:unhideWhenUsed/>
    <w:rsid w:val="006B0F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0FE8"/>
    <w:rPr>
      <w:rFonts w:ascii="Tahoma" w:hAnsi="Tahoma" w:cs="Tahoma"/>
      <w:sz w:val="16"/>
      <w:szCs w:val="16"/>
    </w:rPr>
  </w:style>
  <w:style w:type="paragraph" w:styleId="Header">
    <w:name w:val="header"/>
    <w:basedOn w:val="Normal"/>
    <w:link w:val="HeaderChar"/>
    <w:uiPriority w:val="99"/>
    <w:unhideWhenUsed/>
    <w:rsid w:val="000676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76BC"/>
  </w:style>
  <w:style w:type="paragraph" w:styleId="Footer">
    <w:name w:val="footer"/>
    <w:basedOn w:val="Normal"/>
    <w:link w:val="FooterChar"/>
    <w:uiPriority w:val="99"/>
    <w:unhideWhenUsed/>
    <w:rsid w:val="000676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76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360" w:after="120" w:line="240" w:lineRule="auto"/>
      <w:outlineLvl w:val="0"/>
    </w:pPr>
    <w:rPr>
      <w:b/>
      <w:sz w:val="24"/>
      <w:szCs w:val="24"/>
    </w:rPr>
  </w:style>
  <w:style w:type="paragraph" w:styleId="Heading2">
    <w:name w:val="heading 2"/>
    <w:basedOn w:val="Normal"/>
    <w:next w:val="Normal"/>
    <w:pPr>
      <w:keepNext/>
      <w:keepLines/>
      <w:spacing w:before="40" w:after="0"/>
      <w:outlineLvl w:val="1"/>
    </w:pPr>
    <w:rPr>
      <w:rFonts w:ascii="Cambria" w:eastAsia="Cambria" w:hAnsi="Cambria" w:cs="Cambria"/>
      <w:color w:val="366091"/>
      <w:sz w:val="26"/>
      <w:szCs w:val="2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360" w:line="240" w:lineRule="auto"/>
      <w:jc w:val="center"/>
    </w:pPr>
    <w:rPr>
      <w:rFonts w:ascii="Arial" w:eastAsia="Arial" w:hAnsi="Arial" w:cs="Arial"/>
      <w:b/>
      <w:sz w:val="36"/>
      <w:szCs w:val="36"/>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0">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1">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2">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3">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4">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paragraph" w:styleId="BalloonText">
    <w:name w:val="Balloon Text"/>
    <w:basedOn w:val="Normal"/>
    <w:link w:val="BalloonTextChar"/>
    <w:uiPriority w:val="99"/>
    <w:semiHidden/>
    <w:unhideWhenUsed/>
    <w:rsid w:val="006B0F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0FE8"/>
    <w:rPr>
      <w:rFonts w:ascii="Tahoma" w:hAnsi="Tahoma" w:cs="Tahoma"/>
      <w:sz w:val="16"/>
      <w:szCs w:val="16"/>
    </w:rPr>
  </w:style>
  <w:style w:type="paragraph" w:styleId="Header">
    <w:name w:val="header"/>
    <w:basedOn w:val="Normal"/>
    <w:link w:val="HeaderChar"/>
    <w:uiPriority w:val="99"/>
    <w:unhideWhenUsed/>
    <w:rsid w:val="000676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76BC"/>
  </w:style>
  <w:style w:type="paragraph" w:styleId="Footer">
    <w:name w:val="footer"/>
    <w:basedOn w:val="Normal"/>
    <w:link w:val="FooterChar"/>
    <w:uiPriority w:val="99"/>
    <w:unhideWhenUsed/>
    <w:rsid w:val="000676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76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47342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Pages>
  <Words>649</Words>
  <Characters>3701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Veteran Affairs</Company>
  <LinksUpToDate>false</LinksUpToDate>
  <CharactersWithSpaces>4342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Dawson, Mark (LongView)</dc:creator>
  <cp:lastModifiedBy>Department of Veterans Affairs</cp:lastModifiedBy>
  <cp:revision>7</cp:revision>
  <dcterms:created xsi:type="dcterms:W3CDTF">2017-02-28T18:57:00Z</dcterms:created>
  <dcterms:modified xsi:type="dcterms:W3CDTF">2017-03-07T15:15:00Z</dcterms:modified>
</cp:coreProperties>
</file>